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B00A" w14:textId="77777777" w:rsidR="00D93A7D" w:rsidRDefault="00375CD0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93A7D">
        <w:rPr>
          <w:rFonts w:ascii="Arial" w:hAnsi="Arial" w:cs="Arial"/>
          <w:b/>
          <w:sz w:val="20"/>
          <w:u w:val="single"/>
        </w:rPr>
        <w:t xml:space="preserve">Příloha </w:t>
      </w:r>
      <w:bookmarkStart w:id="0" w:name="_Hlk518307782"/>
    </w:p>
    <w:p w14:paraId="7301342C" w14:textId="77777777" w:rsidR="00D93A7D" w:rsidRDefault="00D93A7D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AB1B8C8" w14:textId="2B4E3984" w:rsidR="000E4875" w:rsidRDefault="000E4875" w:rsidP="00D93A7D">
      <w:pPr>
        <w:spacing w:after="0"/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5F0A9045" w14:textId="4FD7D58F" w:rsidR="00BF5752" w:rsidRDefault="00BA4CBE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0C03D4">
        <w:rPr>
          <w:rFonts w:ascii="Arial" w:hAnsi="Arial" w:cs="Arial"/>
          <w:b/>
          <w:sz w:val="20"/>
        </w:rPr>
        <w:t xml:space="preserve"> </w:t>
      </w:r>
      <w:r w:rsidR="0036067C">
        <w:rPr>
          <w:rFonts w:ascii="Arial" w:hAnsi="Arial" w:cs="Arial"/>
          <w:b/>
          <w:sz w:val="20"/>
        </w:rPr>
        <w:t>4x4</w:t>
      </w:r>
      <w:r w:rsidR="004E0812">
        <w:rPr>
          <w:rFonts w:ascii="Arial" w:hAnsi="Arial" w:cs="Arial"/>
          <w:b/>
          <w:sz w:val="20"/>
        </w:rPr>
        <w:t xml:space="preserve"> pětimístná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9B4555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62FFC2E" w14:textId="6D928621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3095B4" w14:textId="47EBDBA7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3E567786" w14:textId="77777777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E851089" w14:textId="77777777" w:rsidR="009B4555" w:rsidRDefault="009B4555" w:rsidP="009B455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6E0C7FF1" w14:textId="77777777" w:rsidR="009B4555" w:rsidRDefault="009B4555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48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1568"/>
        <w:gridCol w:w="1036"/>
        <w:gridCol w:w="2097"/>
      </w:tblGrid>
      <w:tr w:rsidR="009657EA" w:rsidRPr="009657EA" w14:paraId="55C559A1" w14:textId="77777777" w:rsidTr="009B4555">
        <w:trPr>
          <w:trHeight w:val="861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211C" w14:textId="76067ED5" w:rsidR="009657EA" w:rsidRPr="009657EA" w:rsidRDefault="009B4555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C263B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39766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040876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B4555" w:rsidRPr="009657EA" w14:paraId="38E7B963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0C494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45A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5 200  </w:t>
            </w:r>
            <w:r w:rsidRPr="0031674E">
              <w:rPr>
                <w:rFonts w:ascii="Arial" w:hAnsi="Arial" w:cs="Arial"/>
                <w:color w:val="000000"/>
                <w:sz w:val="20"/>
              </w:rPr>
              <w:t>max. 5 400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58A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B07D2" w14:textId="1C05D300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194B3E3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BFEA5A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3AF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3 400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E48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D2A1" w14:textId="267C6C16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10D4E25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9D66CA" w14:textId="2DE928D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BC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2 300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80B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C6E5" w14:textId="0E4B4D9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08DB37B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FBB7F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27F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44BD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D2DD" w14:textId="79ECDCF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572158A2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50946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1993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2+3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EFA0B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3A88" w14:textId="0EE5EFA3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7874761B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55227E7" w14:textId="3BF1CC6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195B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4 000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994A7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89838" w14:textId="2626F61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65CFEFD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E3DAE1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Délka přepravního prostoru za poslední řadou sedadel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A0F7" w14:textId="77777777" w:rsidR="009B4555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1 800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BD230" w14:textId="77777777" w:rsidR="009B4555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B4696" w14:textId="3FBB9AD6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0AC99644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D2B5FC" w14:textId="70E12B1F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Světlá výška </w:t>
            </w:r>
            <w:r w:rsidRPr="007535C5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7535C5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6E44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323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7092" w14:textId="1B2FCC5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22D6D8BE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966C11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7535C5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BF51" w14:textId="467D818B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3 </w:t>
            </w:r>
            <w:r w:rsidR="00E52C82">
              <w:rPr>
                <w:rFonts w:ascii="Arial" w:hAnsi="Arial" w:cs="Arial"/>
                <w:color w:val="000000"/>
                <w:sz w:val="20"/>
              </w:rPr>
              <w:t>0</w:t>
            </w:r>
            <w:r w:rsidRPr="0031674E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32B5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3101" w14:textId="7BED283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17C65DBD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45C1A6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C1DD" w14:textId="708A7664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754B5">
              <w:rPr>
                <w:rFonts w:ascii="Arial" w:hAnsi="Arial" w:cs="Arial"/>
                <w:color w:val="000000"/>
                <w:sz w:val="20"/>
              </w:rPr>
              <w:t>6</w:t>
            </w:r>
            <w:r w:rsidR="003B59D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1CD7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350FB" w14:textId="542D541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9B4555" w:rsidRPr="009657EA" w14:paraId="23495C1D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006EA1D" w14:textId="5A6984C5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14D5" w14:textId="10BEA4A8" w:rsidR="009B4555" w:rsidRPr="006E099A" w:rsidRDefault="008771E8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ins w:id="2" w:author="Kotolanová, Nicola" w:date="2022-12-07T10:44:00Z">
              <w:r>
                <w:rPr>
                  <w:rFonts w:ascii="Arial" w:hAnsi="Arial" w:cs="Arial"/>
                  <w:color w:val="000000"/>
                  <w:sz w:val="20"/>
                </w:rPr>
                <w:t>4x2</w:t>
              </w:r>
            </w:ins>
            <w:del w:id="3" w:author="Kotolanová, Nicola" w:date="2022-12-07T10:44:00Z">
              <w:r w:rsidR="009B4555" w:rsidDel="008771E8">
                <w:rPr>
                  <w:rFonts w:ascii="Arial" w:hAnsi="Arial" w:cs="Arial"/>
                  <w:color w:val="000000"/>
                  <w:sz w:val="20"/>
                </w:rPr>
                <w:delText>4x4</w:delText>
              </w:r>
            </w:del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EEFE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6848" w14:textId="6A0015E0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2546CBEA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5F82BA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EA44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2499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8A7" w14:textId="20542791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925EE1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09A368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6A1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 9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6E099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AA8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2367" w14:textId="577E9C72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6BEB6AB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2D14F2" w14:textId="50C94940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Výkon motoru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6127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FBD3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97B48" w14:textId="2F44B92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334A7F2C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0B1B7B" w14:textId="3C6775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Převodovka </w:t>
            </w:r>
            <w:r w:rsidR="003B59D9">
              <w:rPr>
                <w:rFonts w:ascii="Arial" w:hAnsi="Arial" w:cs="Arial"/>
                <w:sz w:val="20"/>
              </w:rPr>
              <w:t>automatická</w:t>
            </w:r>
            <w:r w:rsidR="00D754B5">
              <w:rPr>
                <w:rFonts w:ascii="Arial" w:hAnsi="Arial" w:cs="Arial"/>
                <w:sz w:val="20"/>
              </w:rPr>
              <w:t xml:space="preserve"> nebo manuální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A10DA" w14:textId="2E6DDC9E" w:rsidR="009B4555" w:rsidRPr="006B6AD6" w:rsidRDefault="003B59D9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6CDD" w14:textId="47B577CF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22D0" w14:textId="138F7A4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5FA6BBB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FD8D41" w14:textId="70B47ACF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06EE4">
              <w:rPr>
                <w:rFonts w:ascii="Arial" w:hAnsi="Arial" w:cs="Arial"/>
                <w:sz w:val="20"/>
              </w:rPr>
              <w:t xml:space="preserve">Uzávěrka </w:t>
            </w:r>
            <w:del w:id="4" w:author="Kotolanová, Nicola" w:date="2022-12-07T10:44:00Z">
              <w:r w:rsidRPr="00006EE4" w:rsidDel="008771E8">
                <w:rPr>
                  <w:rFonts w:ascii="Arial" w:hAnsi="Arial" w:cs="Arial"/>
                  <w:sz w:val="20"/>
                </w:rPr>
                <w:delText xml:space="preserve">diferenciálu </w:delText>
              </w:r>
              <w:r w:rsidDel="008771E8">
                <w:rPr>
                  <w:rFonts w:ascii="Arial" w:hAnsi="Arial" w:cs="Arial"/>
                  <w:sz w:val="20"/>
                </w:rPr>
                <w:delText xml:space="preserve">přední a </w:delText>
              </w:r>
              <w:r w:rsidRPr="00006EE4" w:rsidDel="008771E8">
                <w:rPr>
                  <w:rFonts w:ascii="Arial" w:hAnsi="Arial" w:cs="Arial"/>
                  <w:sz w:val="20"/>
                </w:rPr>
                <w:delText xml:space="preserve">zadní nápravy, </w:delText>
              </w:r>
              <w:r w:rsidDel="008771E8">
                <w:rPr>
                  <w:rFonts w:ascii="Arial" w:hAnsi="Arial" w:cs="Arial"/>
                  <w:sz w:val="20"/>
                </w:rPr>
                <w:delText>přední elektronická, zadní mechanická</w:delText>
              </w:r>
            </w:del>
            <w:ins w:id="5" w:author="Kotolanová, Nicola" w:date="2022-12-07T10:44:00Z">
              <w:r w:rsidR="008771E8">
                <w:rPr>
                  <w:rFonts w:ascii="Arial" w:hAnsi="Arial" w:cs="Arial"/>
                  <w:sz w:val="20"/>
                </w:rPr>
                <w:t xml:space="preserve"> </w:t>
              </w:r>
              <w:r w:rsidR="00981A1D">
                <w:rPr>
                  <w:rFonts w:ascii="Arial" w:hAnsi="Arial" w:cs="Arial"/>
                  <w:sz w:val="20"/>
                </w:rPr>
                <w:t>přední nápravy elektronická</w:t>
              </w:r>
            </w:ins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20E163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6695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3573E" w14:textId="02530CC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31E69BD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7B4ACC" w14:textId="77777777" w:rsidR="009B4555" w:rsidRPr="00AB6190" w:rsidRDefault="009B4555" w:rsidP="009B45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13141" w14:textId="77777777" w:rsidR="009B4555" w:rsidRPr="006B6AD6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21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467A" w14:textId="77777777" w:rsidR="009B4555" w:rsidRPr="00AB6190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BBB8B" w14:textId="471DE1FE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823F561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F5407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84D96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3A4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6867" w14:textId="6073B3D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6247CE50" w14:textId="77777777" w:rsidTr="009B4555">
        <w:trPr>
          <w:trHeight w:val="401"/>
          <w:jc w:val="center"/>
        </w:trPr>
        <w:tc>
          <w:tcPr>
            <w:tcW w:w="2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992C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CFF485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12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563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BD218" w14:textId="51C7963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51AF0E7E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27E6F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5F6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7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E6BD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9AA17" w14:textId="2E3AF89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046DEB4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CBE55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43B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D36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860FE" w14:textId="27600D81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1D192568" w14:textId="77777777" w:rsidTr="009B4555">
        <w:trPr>
          <w:trHeight w:val="5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E8F2EB" w14:textId="0797DB86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Kola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E43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9FFE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ABD6" w14:textId="2AF2D45F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D3894D1" w14:textId="77777777" w:rsidTr="009B4555">
        <w:trPr>
          <w:trHeight w:val="416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8BCD99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t>Přepážka v nákladovém prostoru</w:t>
            </w:r>
            <w:r>
              <w:rPr>
                <w:rFonts w:ascii="Arial" w:hAnsi="Arial" w:cs="Arial"/>
                <w:sz w:val="20"/>
              </w:rPr>
              <w:t xml:space="preserve"> s oknem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D197" w14:textId="77777777" w:rsidR="009B4555" w:rsidRPr="00AB6190" w:rsidDel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6AFE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163A5" w14:textId="40CA176E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405CBFAA" w14:textId="77777777" w:rsidTr="00F00CD0">
        <w:trPr>
          <w:trHeight w:val="51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B21AF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2994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E2CC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7AF4C" w14:textId="23F1A56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22153C" w14:paraId="240CD881" w14:textId="77777777" w:rsidTr="00F00CD0">
        <w:trPr>
          <w:trHeight w:val="51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31BA6B" w14:textId="77777777" w:rsidR="009B4555" w:rsidRPr="0022153C" w:rsidRDefault="009B4555" w:rsidP="009B45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76A9" w14:textId="77777777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F86D" w14:textId="77777777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C4EEE" w14:textId="08638DCE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F49223D" w14:textId="77777777" w:rsidTr="009B4555">
        <w:trPr>
          <w:trHeight w:val="861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DA90C0" w14:textId="7F6A680B" w:rsidR="0031674E" w:rsidRPr="009657EA" w:rsidRDefault="009B4555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FDEF5" w14:textId="77777777" w:rsidR="0031674E" w:rsidRPr="009657EA" w:rsidRDefault="0031674E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31674E" w:rsidRPr="009657EA" w14:paraId="5E81E60E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351B5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48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D7678DD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63A292" w14:textId="77777777" w:rsidR="0031674E" w:rsidRPr="000D23C7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2x klíč s dálkovým ovládáním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7BB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D99B56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079345" w14:textId="77777777" w:rsidR="0031674E" w:rsidRPr="00FA2C3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A7DE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9C09C7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D134BE" w14:textId="77777777" w:rsidR="0031674E" w:rsidRPr="0022153C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Bez bočních oken v přepravním prostoru.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2E7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106CAC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3E75A4" w14:textId="77777777" w:rsidR="0031674E" w:rsidRPr="0022153C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DF35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8FC392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EC61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 s možností uzamčení zevnitř, alarmem s hlídáním vnitřního prostoru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2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7D7A1F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9340E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E15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AA8B1E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C848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63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17567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CFD25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0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3D55DA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5D073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D01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E37264A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34F2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806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8850D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C4B3E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zapnutí bezpečnostního pásu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A380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4C8BFD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93600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D9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149BD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3C1F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0EB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90A2B14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AAF3D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B1E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49A138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3816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57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7486266" w14:textId="77777777" w:rsidTr="009B4555">
        <w:trPr>
          <w:trHeight w:val="300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B8546" w14:textId="5BFC1D89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B7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B12645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F3C609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F1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D1BE3A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00CC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4B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2E49BF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9FD53" w14:textId="77777777" w:rsidR="0031674E" w:rsidRPr="0022153C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Posuvné dveře vpravo v prostoru pro cestující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29B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5D1D04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740D1DD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D16B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2F0FBC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149C2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4FE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04B1220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7D73D" w14:textId="77777777" w:rsidR="0031674E" w:rsidRPr="0022153C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751C4">
              <w:rPr>
                <w:rFonts w:ascii="Arial" w:hAnsi="Arial" w:cs="Arial"/>
                <w:color w:val="000000"/>
                <w:sz w:val="20"/>
              </w:rPr>
              <w:t xml:space="preserve">Sedadlo spolujezdce – </w:t>
            </w:r>
            <w:r>
              <w:rPr>
                <w:rFonts w:ascii="Arial" w:hAnsi="Arial" w:cs="Arial"/>
                <w:color w:val="000000"/>
                <w:sz w:val="20"/>
              </w:rPr>
              <w:t>jednosedadlo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FFD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9B60BB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3329D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Posilovač řízení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s výškově a sklonově nastavitelným volantem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47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0D3443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C497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55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B4B9C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DE15B" w14:textId="1708C83E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Tažné zařízení - napevno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namontované (nebržděný přívěs zatížení 740</w:t>
            </w:r>
            <w:r w:rsidR="007D1F0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kg, bržděný přívěs zatížení 2100</w:t>
            </w:r>
            <w:r w:rsidR="007D1F0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29F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796EBE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47B5C0" w14:textId="77777777" w:rsidR="0031674E" w:rsidRPr="0022153C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51E8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C0F06A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3E3CBDE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AEC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0EA4DDE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F0B2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8B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106189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B9FB04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993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A0E2F49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E94BFD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Vyhřívání sedadla pro řidiče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spolujezdce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516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7980AB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362207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opěrky hlav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248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118149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49FA4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A38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836117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3DA8E37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Zadní křídlové dveře </w:t>
            </w:r>
            <w:r>
              <w:rPr>
                <w:rFonts w:ascii="Arial" w:hAnsi="Arial" w:cs="Arial"/>
                <w:color w:val="000000"/>
                <w:sz w:val="20"/>
              </w:rPr>
              <w:t>prosklené,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vyhřívané, vnitřní zpětné zrcátko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B803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ABE6F8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4831C2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stěrač</w:t>
            </w:r>
            <w:r w:rsidRPr="000D23C7">
              <w:rPr>
                <w:rFonts w:ascii="Arial" w:hAnsi="Arial" w:cs="Arial"/>
                <w:color w:val="000000"/>
                <w:sz w:val="20"/>
              </w:rPr>
              <w:t>: stěrač na zadních dveřích s ostřikovačem, vyhřívání pro zadní okno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B62B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DB0DB5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C97B11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Zatmavená okna v přepravním prostoru fólií 80</w:t>
            </w:r>
            <w:r w:rsidRPr="00FE2656">
              <w:rPr>
                <w:rFonts w:ascii="Arial" w:hAnsi="Arial" w:cs="Arial"/>
                <w:color w:val="000000"/>
                <w:sz w:val="20"/>
              </w:rPr>
              <w:t>% (zatmavení nemusí pocházet z originálního příslušenství výrobce, bude-li splňovat atest dle platné legislativy)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F9AA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1FA014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DB06ED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lastRenderedPageBreak/>
              <w:t xml:space="preserve">Zvýšená kapacita baterie a zesílený alternátor na </w:t>
            </w:r>
            <w:r w:rsidRPr="0031674E">
              <w:rPr>
                <w:rFonts w:ascii="Arial" w:hAnsi="Arial" w:cs="Arial"/>
                <w:color w:val="000000"/>
                <w:sz w:val="20"/>
              </w:rPr>
              <w:t>180 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6AAC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DB409E9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1734D" w14:textId="77777777" w:rsidR="00B10DB0" w:rsidRDefault="00B10DB0">
      <w:pPr>
        <w:spacing w:after="0"/>
      </w:pPr>
      <w:r>
        <w:separator/>
      </w:r>
    </w:p>
  </w:endnote>
  <w:endnote w:type="continuationSeparator" w:id="0">
    <w:p w14:paraId="03FD827D" w14:textId="77777777" w:rsidR="00B10DB0" w:rsidRDefault="00B10D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1DCE" w14:textId="77777777" w:rsidR="000B0867" w:rsidRDefault="00981A1D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29AF2ED8">
        <v:line id="Line 2" o:spid="_x0000_s1026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6B1A46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6B1A46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6B1A46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5E90" w14:textId="77777777" w:rsidR="000B0867" w:rsidRDefault="006B1A46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873A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4CD3" w14:textId="77777777" w:rsidR="000B0867" w:rsidRDefault="00981A1D">
    <w:pPr>
      <w:pStyle w:val="Zpat"/>
    </w:pPr>
    <w:r>
      <w:rPr>
        <w:noProof/>
      </w:rPr>
      <w:pict w14:anchorId="40A4D522">
        <v:line id="Line 1" o:spid="_x0000_s1025" style="position:absolute;z-index:251657216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0FDA" w14:textId="77777777" w:rsidR="00B10DB0" w:rsidRDefault="00B10DB0">
      <w:pPr>
        <w:spacing w:after="0"/>
      </w:pPr>
      <w:r>
        <w:separator/>
      </w:r>
    </w:p>
  </w:footnote>
  <w:footnote w:type="continuationSeparator" w:id="0">
    <w:p w14:paraId="5AD6B3F0" w14:textId="77777777" w:rsidR="00B10DB0" w:rsidRDefault="00B10D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A864A3C" w14:textId="77777777">
      <w:trPr>
        <w:cantSplit/>
        <w:trHeight w:val="360"/>
      </w:trPr>
      <w:tc>
        <w:tcPr>
          <w:tcW w:w="1418" w:type="dxa"/>
        </w:tcPr>
        <w:p w14:paraId="6812A839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ECC7AA2" w14:textId="54509A86" w:rsidR="000B0867" w:rsidRDefault="00981A1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1D60FD" w:rsidRPr="001D60FD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75897037" w14:textId="3C332B82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981A1D">
            <w:fldChar w:fldCharType="begin"/>
          </w:r>
          <w:r w:rsidR="00981A1D">
            <w:instrText xml:space="preserve"> DOCPROPERTY "Category"  \* MERGEFORMAT </w:instrText>
          </w:r>
          <w:r w:rsidR="00981A1D">
            <w:fldChar w:fldCharType="separate"/>
          </w:r>
          <w:r w:rsidR="001D60FD" w:rsidRPr="001D60FD">
            <w:rPr>
              <w:u w:val="single"/>
            </w:rPr>
            <w:t>srpen 2017</w:t>
          </w:r>
          <w:r w:rsidR="00981A1D">
            <w:rPr>
              <w:u w:val="single"/>
            </w:rPr>
            <w:fldChar w:fldCharType="end"/>
          </w:r>
          <w:r w:rsidR="00981A1D">
            <w:fldChar w:fldCharType="begin"/>
          </w:r>
          <w:r w:rsidR="00981A1D">
            <w:instrText xml:space="preserve"> KEYWORDS  \* MERGEFORMAT </w:instrText>
          </w:r>
          <w:r w:rsidR="00981A1D">
            <w:fldChar w:fldCharType="separate"/>
          </w:r>
          <w:r w:rsidR="001D60FD">
            <w:t>červenec 2017</w:t>
          </w:r>
          <w:r w:rsidR="00981A1D">
            <w:fldChar w:fldCharType="end"/>
          </w:r>
        </w:p>
      </w:tc>
      <w:tc>
        <w:tcPr>
          <w:tcW w:w="1701" w:type="dxa"/>
        </w:tcPr>
        <w:p w14:paraId="34A2E63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867A08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3CDACEEB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C52E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09144AAF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6A81CE4C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0D438B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175EA"/>
    <w:rsid w:val="00036C48"/>
    <w:rsid w:val="0005550C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C03D4"/>
    <w:rsid w:val="000D23C7"/>
    <w:rsid w:val="000D2E57"/>
    <w:rsid w:val="000D3BAF"/>
    <w:rsid w:val="000E094F"/>
    <w:rsid w:val="000E4875"/>
    <w:rsid w:val="000E57D4"/>
    <w:rsid w:val="000E7DFB"/>
    <w:rsid w:val="000F00FE"/>
    <w:rsid w:val="00104490"/>
    <w:rsid w:val="00106F57"/>
    <w:rsid w:val="00107BD7"/>
    <w:rsid w:val="00117DF8"/>
    <w:rsid w:val="00117FE6"/>
    <w:rsid w:val="00122295"/>
    <w:rsid w:val="00124F44"/>
    <w:rsid w:val="0012591F"/>
    <w:rsid w:val="0013123E"/>
    <w:rsid w:val="001402BE"/>
    <w:rsid w:val="00144976"/>
    <w:rsid w:val="00154C52"/>
    <w:rsid w:val="001635F3"/>
    <w:rsid w:val="00163C32"/>
    <w:rsid w:val="00164143"/>
    <w:rsid w:val="00167E08"/>
    <w:rsid w:val="0017131E"/>
    <w:rsid w:val="00177614"/>
    <w:rsid w:val="0018023C"/>
    <w:rsid w:val="0019025B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782D"/>
    <w:rsid w:val="001D0AD0"/>
    <w:rsid w:val="001D60FD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55F4"/>
    <w:rsid w:val="002B6D67"/>
    <w:rsid w:val="002C06F2"/>
    <w:rsid w:val="002C1149"/>
    <w:rsid w:val="002C4242"/>
    <w:rsid w:val="002C5251"/>
    <w:rsid w:val="003044CC"/>
    <w:rsid w:val="003053C0"/>
    <w:rsid w:val="00306747"/>
    <w:rsid w:val="00312371"/>
    <w:rsid w:val="003131DC"/>
    <w:rsid w:val="00313DCA"/>
    <w:rsid w:val="00315350"/>
    <w:rsid w:val="00316698"/>
    <w:rsid w:val="0031674E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7BF4"/>
    <w:rsid w:val="00375CD0"/>
    <w:rsid w:val="00375F95"/>
    <w:rsid w:val="003827FC"/>
    <w:rsid w:val="00393C2C"/>
    <w:rsid w:val="003A73C9"/>
    <w:rsid w:val="003A74C0"/>
    <w:rsid w:val="003B59D9"/>
    <w:rsid w:val="003B7AF8"/>
    <w:rsid w:val="003C15C5"/>
    <w:rsid w:val="003C4DBD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2F50"/>
    <w:rsid w:val="00497E5D"/>
    <w:rsid w:val="004A7C81"/>
    <w:rsid w:val="004B18AD"/>
    <w:rsid w:val="004B6705"/>
    <w:rsid w:val="004C4F45"/>
    <w:rsid w:val="004D465C"/>
    <w:rsid w:val="004D4674"/>
    <w:rsid w:val="004E0812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6BE9"/>
    <w:rsid w:val="00595D11"/>
    <w:rsid w:val="005962EE"/>
    <w:rsid w:val="005A1AA0"/>
    <w:rsid w:val="005C20CD"/>
    <w:rsid w:val="005C3F9E"/>
    <w:rsid w:val="005C4112"/>
    <w:rsid w:val="005E3B4F"/>
    <w:rsid w:val="005F0AB7"/>
    <w:rsid w:val="005F50E0"/>
    <w:rsid w:val="00600384"/>
    <w:rsid w:val="00610538"/>
    <w:rsid w:val="00610E9C"/>
    <w:rsid w:val="0061248E"/>
    <w:rsid w:val="0062314C"/>
    <w:rsid w:val="00642AF3"/>
    <w:rsid w:val="006563B9"/>
    <w:rsid w:val="00660007"/>
    <w:rsid w:val="00673AE4"/>
    <w:rsid w:val="00674BA5"/>
    <w:rsid w:val="00674E39"/>
    <w:rsid w:val="006752D2"/>
    <w:rsid w:val="00693810"/>
    <w:rsid w:val="006A6361"/>
    <w:rsid w:val="006B1A46"/>
    <w:rsid w:val="006B5EDE"/>
    <w:rsid w:val="006B6AD6"/>
    <w:rsid w:val="006C4298"/>
    <w:rsid w:val="006E099A"/>
    <w:rsid w:val="006E2661"/>
    <w:rsid w:val="006E44F0"/>
    <w:rsid w:val="006E691A"/>
    <w:rsid w:val="006F3CC9"/>
    <w:rsid w:val="00701B06"/>
    <w:rsid w:val="00723992"/>
    <w:rsid w:val="00723BC4"/>
    <w:rsid w:val="00731375"/>
    <w:rsid w:val="007332D0"/>
    <w:rsid w:val="0073672D"/>
    <w:rsid w:val="00737F3F"/>
    <w:rsid w:val="00740FE5"/>
    <w:rsid w:val="00741FC3"/>
    <w:rsid w:val="007469BB"/>
    <w:rsid w:val="007473A3"/>
    <w:rsid w:val="00747AB8"/>
    <w:rsid w:val="007515B1"/>
    <w:rsid w:val="0075268F"/>
    <w:rsid w:val="007535C5"/>
    <w:rsid w:val="00753E00"/>
    <w:rsid w:val="00754F35"/>
    <w:rsid w:val="00771D90"/>
    <w:rsid w:val="00773A18"/>
    <w:rsid w:val="007908D8"/>
    <w:rsid w:val="0079790A"/>
    <w:rsid w:val="007B6052"/>
    <w:rsid w:val="007C0046"/>
    <w:rsid w:val="007D1F04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317B0"/>
    <w:rsid w:val="00833588"/>
    <w:rsid w:val="008342F1"/>
    <w:rsid w:val="00835315"/>
    <w:rsid w:val="008368E1"/>
    <w:rsid w:val="00855DD6"/>
    <w:rsid w:val="0086298E"/>
    <w:rsid w:val="00864C15"/>
    <w:rsid w:val="0086622B"/>
    <w:rsid w:val="00870D58"/>
    <w:rsid w:val="008719A8"/>
    <w:rsid w:val="008735F4"/>
    <w:rsid w:val="00873942"/>
    <w:rsid w:val="008771E8"/>
    <w:rsid w:val="008777D2"/>
    <w:rsid w:val="00894365"/>
    <w:rsid w:val="008A0003"/>
    <w:rsid w:val="008B5EB1"/>
    <w:rsid w:val="008D0485"/>
    <w:rsid w:val="008D1470"/>
    <w:rsid w:val="008D2DAC"/>
    <w:rsid w:val="008D363C"/>
    <w:rsid w:val="008D3C63"/>
    <w:rsid w:val="008E3046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807DF"/>
    <w:rsid w:val="00980D57"/>
    <w:rsid w:val="00981A1D"/>
    <w:rsid w:val="00983937"/>
    <w:rsid w:val="00994DAE"/>
    <w:rsid w:val="009A01AA"/>
    <w:rsid w:val="009A19BB"/>
    <w:rsid w:val="009A1A82"/>
    <w:rsid w:val="009A3B7E"/>
    <w:rsid w:val="009B4555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4CED"/>
    <w:rsid w:val="00A170B7"/>
    <w:rsid w:val="00A2117A"/>
    <w:rsid w:val="00A60117"/>
    <w:rsid w:val="00A61A0D"/>
    <w:rsid w:val="00A678C6"/>
    <w:rsid w:val="00A713B8"/>
    <w:rsid w:val="00A84A29"/>
    <w:rsid w:val="00A873A5"/>
    <w:rsid w:val="00A91851"/>
    <w:rsid w:val="00A95710"/>
    <w:rsid w:val="00A96521"/>
    <w:rsid w:val="00A96F4C"/>
    <w:rsid w:val="00A96F9A"/>
    <w:rsid w:val="00AA2707"/>
    <w:rsid w:val="00AA7636"/>
    <w:rsid w:val="00AB6190"/>
    <w:rsid w:val="00AD0C0C"/>
    <w:rsid w:val="00AD5669"/>
    <w:rsid w:val="00AD7A4C"/>
    <w:rsid w:val="00AE390D"/>
    <w:rsid w:val="00AE7BE5"/>
    <w:rsid w:val="00AF2E8D"/>
    <w:rsid w:val="00AF3885"/>
    <w:rsid w:val="00AF4DB4"/>
    <w:rsid w:val="00B00CF1"/>
    <w:rsid w:val="00B01A5E"/>
    <w:rsid w:val="00B10DB0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53581"/>
    <w:rsid w:val="00B87C4E"/>
    <w:rsid w:val="00B90D32"/>
    <w:rsid w:val="00B922A1"/>
    <w:rsid w:val="00B93A77"/>
    <w:rsid w:val="00B965F6"/>
    <w:rsid w:val="00BA4CBE"/>
    <w:rsid w:val="00BA5A3D"/>
    <w:rsid w:val="00BB20EA"/>
    <w:rsid w:val="00BD2CF9"/>
    <w:rsid w:val="00BE24CD"/>
    <w:rsid w:val="00BF5752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424A"/>
    <w:rsid w:val="00C97FC3"/>
    <w:rsid w:val="00CC4C06"/>
    <w:rsid w:val="00CD057E"/>
    <w:rsid w:val="00CD2B49"/>
    <w:rsid w:val="00CE0B8F"/>
    <w:rsid w:val="00CE2EEB"/>
    <w:rsid w:val="00CE4666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754B5"/>
    <w:rsid w:val="00D832E9"/>
    <w:rsid w:val="00D84A84"/>
    <w:rsid w:val="00D93A7D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3E75"/>
    <w:rsid w:val="00E3167D"/>
    <w:rsid w:val="00E4346A"/>
    <w:rsid w:val="00E46B76"/>
    <w:rsid w:val="00E46D29"/>
    <w:rsid w:val="00E47FED"/>
    <w:rsid w:val="00E52190"/>
    <w:rsid w:val="00E52C82"/>
    <w:rsid w:val="00E62C09"/>
    <w:rsid w:val="00E6533F"/>
    <w:rsid w:val="00E66A21"/>
    <w:rsid w:val="00E73648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476E0"/>
    <w:rsid w:val="00F707BE"/>
    <w:rsid w:val="00F7626C"/>
    <w:rsid w:val="00F76DCC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CA00A3"/>
  <w15:docId w15:val="{3A0EBE9D-8304-4CD4-91CB-2BAF875C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CAA-9F87-44AB-8131-4C4B971D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85</TotalTime>
  <Pages>3</Pages>
  <Words>639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25</cp:revision>
  <cp:lastPrinted>2022-05-27T04:48:00Z</cp:lastPrinted>
  <dcterms:created xsi:type="dcterms:W3CDTF">2018-09-07T07:18:00Z</dcterms:created>
  <dcterms:modified xsi:type="dcterms:W3CDTF">2022-12-07T09:44:00Z</dcterms:modified>
  <cp:category>srpen 2017</cp:category>
</cp:coreProperties>
</file>